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proofErr w:type="spellStart"/>
      <w:r>
        <w:rPr>
          <w:rFonts w:cs="Arial"/>
          <w:sz w:val="19"/>
          <w:szCs w:val="19"/>
        </w:rPr>
        <w:t>p</w:t>
      </w:r>
      <w:r w:rsidRPr="00B97173">
        <w:rPr>
          <w:rFonts w:cs="Arial"/>
          <w:sz w:val="19"/>
          <w:szCs w:val="19"/>
        </w:rPr>
        <w:t>pkt</w:t>
      </w:r>
      <w:proofErr w:type="spellEnd"/>
      <w:r w:rsidRPr="00B97173">
        <w:rPr>
          <w:rFonts w:cs="Arial"/>
          <w:sz w:val="19"/>
          <w:szCs w:val="19"/>
        </w:rPr>
        <w:t xml:space="preserve"> 3) </w:t>
      </w:r>
      <w:r w:rsidRPr="0063532B">
        <w:rPr>
          <w:rFonts w:cs="Arial"/>
          <w:sz w:val="19"/>
          <w:szCs w:val="19"/>
        </w:rPr>
        <w:t>powyżej</w:t>
      </w:r>
      <w:r w:rsidRPr="00B97173">
        <w:rPr>
          <w:rFonts w:cs="Arial"/>
          <w:sz w:val="19"/>
          <w:szCs w:val="19"/>
        </w:rPr>
        <w:t xml:space="preserve">, ulegnie zmianie w przypadku </w:t>
      </w:r>
      <w:r w:rsidRPr="00B97173">
        <w:rPr>
          <w:rFonts w:cs="Arial"/>
          <w:sz w:val="19"/>
          <w:szCs w:val="19"/>
        </w:rPr>
        <w:lastRenderedPageBreak/>
        <w:t xml:space="preserve">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00000"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00000"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0000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rozdzielnic </w:t>
            </w:r>
            <w:proofErr w:type="spellStart"/>
            <w:r>
              <w:rPr>
                <w:rFonts w:cs="Arial"/>
                <w:sz w:val="19"/>
                <w:szCs w:val="19"/>
              </w:rPr>
              <w:t>nN</w:t>
            </w:r>
            <w:proofErr w:type="spellEnd"/>
            <w:r>
              <w:rPr>
                <w:rFonts w:cs="Arial"/>
                <w:sz w:val="19"/>
                <w:szCs w:val="19"/>
              </w:rPr>
              <w:t xml:space="preserve">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proofErr w:type="spellStart"/>
            <w:r>
              <w:rPr>
                <w:rFonts w:cs="Arial"/>
                <w:sz w:val="19"/>
                <w:szCs w:val="19"/>
              </w:rPr>
              <w:t>reklozerów</w:t>
            </w:r>
            <w:proofErr w:type="spellEnd"/>
            <w:r>
              <w:rPr>
                <w:rFonts w:cs="Arial"/>
                <w:sz w:val="19"/>
                <w:szCs w:val="19"/>
              </w:rPr>
              <w:t xml:space="preserve">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przekroczenia deklarowanego czasu </w:t>
      </w:r>
      <w:proofErr w:type="spellStart"/>
      <w:r w:rsidRPr="00441A07">
        <w:rPr>
          <w:szCs w:val="18"/>
        </w:rPr>
        <w:t>wyłączeń</w:t>
      </w:r>
      <w:proofErr w:type="spellEnd"/>
      <w:r w:rsidR="005B133D" w:rsidRPr="00441A07">
        <w:rPr>
          <w:szCs w:val="18"/>
        </w:rPr>
        <w:t xml:space="preserve"> w uzgodnionym harmonogramie </w:t>
      </w:r>
      <w:proofErr w:type="spellStart"/>
      <w:r w:rsidR="005B133D" w:rsidRPr="00441A07">
        <w:rPr>
          <w:szCs w:val="18"/>
        </w:rPr>
        <w:t>wyłączeń</w:t>
      </w:r>
      <w:proofErr w:type="spellEnd"/>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t>
      </w:r>
      <w:proofErr w:type="spellStart"/>
      <w:r w:rsidRPr="00441A07">
        <w:rPr>
          <w:szCs w:val="18"/>
        </w:rPr>
        <w:t>wyłączeń</w:t>
      </w:r>
      <w:proofErr w:type="spellEnd"/>
      <w:r w:rsidRPr="00441A07">
        <w:rPr>
          <w:szCs w:val="18"/>
        </w:rPr>
        <w:t xml:space="preserve">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 xml:space="preserve">pomnożonego przez stosunek liczby godzin dodatkowego wyłączenia do łącznej liczby godzin deklarowanych </w:t>
      </w:r>
      <w:proofErr w:type="spellStart"/>
      <w:r w:rsidRPr="00441A07">
        <w:rPr>
          <w:szCs w:val="18"/>
        </w:rPr>
        <w:t>wyłączeń</w:t>
      </w:r>
      <w:proofErr w:type="spellEnd"/>
      <w:r w:rsidRPr="00441A07">
        <w:rPr>
          <w:szCs w:val="18"/>
        </w:rPr>
        <w:t xml:space="preserve"> określonych w §</w:t>
      </w:r>
      <w:r w:rsidR="005F2122" w:rsidRPr="00441A07">
        <w:rPr>
          <w:szCs w:val="18"/>
        </w:rPr>
        <w:t xml:space="preserve"> </w:t>
      </w:r>
      <w:r w:rsidRPr="00441A07">
        <w:rPr>
          <w:szCs w:val="18"/>
        </w:rPr>
        <w:t xml:space="preserve">6  ust. 1 Umowy, jednak suma </w:t>
      </w:r>
      <w:r w:rsidRPr="00441A07">
        <w:rPr>
          <w:szCs w:val="18"/>
        </w:rPr>
        <w:lastRenderedPageBreak/>
        <w:t xml:space="preserve">kar z tytułu </w:t>
      </w:r>
      <w:r w:rsidR="00455BC7" w:rsidRPr="00441A07">
        <w:rPr>
          <w:szCs w:val="18"/>
        </w:rPr>
        <w:t>przekroczenia</w:t>
      </w:r>
      <w:r w:rsidR="00DB0FF9" w:rsidRPr="00441A07">
        <w:rPr>
          <w:szCs w:val="18"/>
        </w:rPr>
        <w:t xml:space="preserve"> deklarowanego czasu </w:t>
      </w:r>
      <w:proofErr w:type="spellStart"/>
      <w:r w:rsidR="00DB0FF9" w:rsidRPr="00441A07">
        <w:rPr>
          <w:szCs w:val="18"/>
        </w:rPr>
        <w:t>wyłączeń</w:t>
      </w:r>
      <w:proofErr w:type="spellEnd"/>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xml:space="preserve">– w rozumieniu ustawy z dnia 8 marca 2013 r. o przeciwdziałaniu nadmiernym opóźnieniom </w:t>
      </w:r>
      <w:r w:rsidRPr="002948D9">
        <w:rPr>
          <w:rFonts w:ascii="Arial" w:hAnsi="Arial" w:cs="Arial"/>
          <w:sz w:val="19"/>
          <w:szCs w:val="19"/>
        </w:rPr>
        <w:lastRenderedPageBreak/>
        <w:t>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default" r:id="rId11"/>
          <w:footerReference w:type="default" r:id="rId12"/>
          <w:headerReference w:type="first" r:id="rId13"/>
          <w:footerReference w:type="first" r:id="rId14"/>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5"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6"/>
          <w:footerReference w:type="default" r:id="rId17"/>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3E60B2" w:rsidRPr="00312334" w:rsidRDefault="003E60B2"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faktura.pge-dystrybucja@archidoc.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 PT + RB (wymiana przewodów. rekonstrukcja sieci) edyt_ OST - część 2.docx</dmsv2BaseFileName>
    <dmsv2BaseDisplayName xmlns="http://schemas.microsoft.com/sharepoint/v3">Załącznik nr 5 do SWZ - Umowa - PT + RB (wymiana przewodów. rekonstrukcja sieci) edyt_ OST - część 2</dmsv2BaseDisplayName>
    <dmsv2SWPP2ObjectNumber xmlns="http://schemas.microsoft.com/sharepoint/v3">POST/DYS/OLD/GZ/04647/2025                        </dmsv2SWPP2ObjectNumber>
    <dmsv2SWPP2SumMD5 xmlns="http://schemas.microsoft.com/sharepoint/v3">bc6c1edf8c55832751f0fc2a5a0c7591</dmsv2SWPP2SumMD5>
    <dmsv2BaseMoved xmlns="http://schemas.microsoft.com/sharepoint/v3">false</dmsv2BaseMoved>
    <dmsv2BaseIsSensitive xmlns="http://schemas.microsoft.com/sharepoint/v3">true</dmsv2BaseIsSensitive>
    <dmsv2SWPP2IDSWPP2 xmlns="http://schemas.microsoft.com/sharepoint/v3">702533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24108232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JEUP5JKVCYQC-922955212-20987</_dlc_DocId>
    <_dlc_DocIdUrl xmlns="a19cb1c7-c5c7-46d4-85ae-d83685407bba">
      <Url>https://swpp2.dms.gkpge.pl/sites/41/_layouts/15/DocIdRedir.aspx?ID=JEUP5JKVCYQC-922955212-20987</Url>
      <Description>JEUP5JKVCYQC-922955212-20987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A59AAB0-005F-41FC-B29F-C1182265447C}"/>
</file>

<file path=customXml/itemProps3.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95F1BB29-1685-4B06-87B5-89BB0DBD2C0C}"/>
</file>

<file path=docProps/app.xml><?xml version="1.0" encoding="utf-8"?>
<Properties xmlns="http://schemas.openxmlformats.org/officeDocument/2006/extended-properties" xmlns:vt="http://schemas.openxmlformats.org/officeDocument/2006/docPropsVTypes">
  <Template>Normal</Template>
  <TotalTime>1</TotalTime>
  <Pages>27</Pages>
  <Words>22209</Words>
  <Characters>133260</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Kozyra Małgorzata [PGE S.A.]</cp:lastModifiedBy>
  <cp:revision>2</cp:revision>
  <cp:lastPrinted>2024-09-05T12:02:00Z</cp:lastPrinted>
  <dcterms:created xsi:type="dcterms:W3CDTF">2025-05-07T08:43:00Z</dcterms:created>
  <dcterms:modified xsi:type="dcterms:W3CDTF">2025-05-07T08:43:00Z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ocset_NoMedatataSyncRequired">
    <vt:lpwstr>False</vt:lpwstr>
  </property>
  <property fmtid="{D5CDD505-2E9C-101B-9397-08002B2CF9AE}" pid="4" name="_dlc_DocIdItemGuid">
    <vt:lpwstr>2125693f-b464-4c2b-a14d-f13f10014eda</vt:lpwstr>
  </property>
</Properties>
</file>